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CF4386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8656E">
              <w:t>release</w:t>
            </w:r>
            <w:r w:rsidR="002D5BA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ABB5615" w:rsidR="00357C5E" w:rsidRDefault="00FB501A" w:rsidP="00CE557C">
            <w:pPr>
              <w:pStyle w:val="SIComponentTitle"/>
            </w:pPr>
            <w:r w:rsidRPr="00690997">
              <w:rPr>
                <w:lang w:eastAsia="en-AU"/>
              </w:rPr>
              <w:t>AMP</w:t>
            </w:r>
            <w:r>
              <w:rPr>
                <w:lang w:eastAsia="en-AU"/>
              </w:rPr>
              <w:t>CRP2</w:t>
            </w:r>
            <w:r w:rsidR="00BF3613">
              <w:rPr>
                <w:lang w:eastAsia="en-AU"/>
              </w:rPr>
              <w:t>32</w:t>
            </w:r>
          </w:p>
        </w:tc>
        <w:tc>
          <w:tcPr>
            <w:tcW w:w="6327" w:type="dxa"/>
          </w:tcPr>
          <w:p w14:paraId="3AE55F2B" w14:textId="3E16CBCB" w:rsidR="00357C5E" w:rsidRDefault="00EA5F06" w:rsidP="00357C5E">
            <w:pPr>
              <w:pStyle w:val="SIComponentTitle"/>
            </w:pPr>
            <w:r w:rsidRPr="00EA5F06">
              <w:t xml:space="preserve">Shackle </w:t>
            </w:r>
            <w:r w:rsidR="00997E8D">
              <w:t xml:space="preserve">and hang </w:t>
            </w:r>
            <w:r w:rsidRPr="00EA5F06">
              <w:t>animal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D93BCD4" w14:textId="77777777" w:rsidR="00EA5F06" w:rsidRPr="00EA5F06" w:rsidRDefault="00EA5F06" w:rsidP="00EA5F0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A5F06">
              <w:rPr>
                <w:rStyle w:val="SITempText-Green"/>
                <w:color w:val="000000" w:themeColor="text1"/>
                <w:sz w:val="20"/>
              </w:rPr>
              <w:t>This unit describes the skills and knowledge required to shackle and hang an animal on a processing rail after stunning.</w:t>
            </w:r>
          </w:p>
          <w:p w14:paraId="7AB56D4D" w14:textId="7D3B78FF" w:rsidR="00EA5F06" w:rsidRPr="00EA5F06" w:rsidRDefault="00EA5F06" w:rsidP="00EA5F0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A5F06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2D5BA0">
              <w:rPr>
                <w:rStyle w:val="SITempText-Green"/>
                <w:color w:val="000000" w:themeColor="text1"/>
                <w:sz w:val="20"/>
              </w:rPr>
              <w:t xml:space="preserve">applies to workers who work under general supervision, to </w:t>
            </w:r>
            <w:r w:rsidR="00E5608E">
              <w:rPr>
                <w:rStyle w:val="SITempText-Green"/>
                <w:color w:val="000000" w:themeColor="text1"/>
                <w:sz w:val="20"/>
              </w:rPr>
              <w:t xml:space="preserve">confirm an animal is effectively stunned, and to shackle and hang </w:t>
            </w:r>
            <w:r w:rsidRPr="00EA5F06">
              <w:rPr>
                <w:rStyle w:val="SITempText-Green"/>
                <w:color w:val="000000" w:themeColor="text1"/>
                <w:sz w:val="20"/>
              </w:rPr>
              <w:t xml:space="preserve">any species </w:t>
            </w:r>
            <w:r w:rsidR="00E5608E">
              <w:rPr>
                <w:rStyle w:val="SITempText-Green"/>
                <w:color w:val="000000" w:themeColor="text1"/>
                <w:sz w:val="20"/>
              </w:rPr>
              <w:t>on a rail in a meat processing premises</w:t>
            </w:r>
            <w:r w:rsidRPr="00EA5F0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6F8C1B7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080034">
              <w:rPr>
                <w:rStyle w:val="SITempText-Green"/>
                <w:color w:val="000000" w:themeColor="text1"/>
                <w:sz w:val="20"/>
              </w:rPr>
              <w:t>,</w:t>
            </w:r>
            <w:r w:rsidR="007528C0">
              <w:rPr>
                <w:rStyle w:val="SITempText-Green"/>
                <w:color w:val="000000" w:themeColor="text1"/>
                <w:sz w:val="20"/>
              </w:rPr>
              <w:t xml:space="preserve"> animal welfare </w:t>
            </w:r>
            <w:r w:rsidR="00080034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="007528C0" w:rsidRPr="0018245B">
              <w:rPr>
                <w:rStyle w:val="SITempText-Green"/>
                <w:color w:val="000000" w:themeColor="text1"/>
                <w:sz w:val="20"/>
              </w:rPr>
              <w:t xml:space="preserve">regulations,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legislation and standards that apply to the workplace. </w:t>
            </w:r>
          </w:p>
          <w:p w14:paraId="7DD93A81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2351C71" w:rsidR="00FB501A" w:rsidRDefault="00FB501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CE557C">
        <w:trPr>
          <w:trHeight w:val="497"/>
        </w:trPr>
        <w:tc>
          <w:tcPr>
            <w:tcW w:w="2689" w:type="dxa"/>
          </w:tcPr>
          <w:p w14:paraId="200766C1" w14:textId="1F4E30BA" w:rsidR="00715042" w:rsidRPr="00715042" w:rsidRDefault="00D9385D" w:rsidP="00CE557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D9DC8EB" w:rsidR="00BE46B2" w:rsidRDefault="00FB501A" w:rsidP="00BE46B2">
            <w:pPr>
              <w:pStyle w:val="SIText"/>
            </w:pPr>
            <w:r>
              <w:t>Carcase Processing (CRP)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D5BA0" w14:paraId="4342EFFE" w14:textId="77777777" w:rsidTr="000F31BE">
        <w:tc>
          <w:tcPr>
            <w:tcW w:w="2689" w:type="dxa"/>
          </w:tcPr>
          <w:p w14:paraId="0FB5314F" w14:textId="24A38BC7" w:rsidR="002D5BA0" w:rsidRDefault="002D5BA0" w:rsidP="002D5BA0">
            <w:pPr>
              <w:pStyle w:val="SIText"/>
            </w:pPr>
            <w:bookmarkStart w:id="0" w:name="_Hlk162347154"/>
            <w:r>
              <w:t>1. Prepare to shackle animal</w:t>
            </w:r>
          </w:p>
        </w:tc>
        <w:tc>
          <w:tcPr>
            <w:tcW w:w="6327" w:type="dxa"/>
          </w:tcPr>
          <w:p w14:paraId="2B496939" w14:textId="6994598F" w:rsidR="002D5BA0" w:rsidRDefault="002D5BA0" w:rsidP="002D5BA0">
            <w:pPr>
              <w:pStyle w:val="SIText"/>
            </w:pPr>
            <w:r>
              <w:t>1.1 Identify workplace health and safety requirements for task, including personal protective equipment</w:t>
            </w:r>
          </w:p>
          <w:p w14:paraId="261054C3" w14:textId="77777777" w:rsidR="002D5BA0" w:rsidRDefault="002D5BA0" w:rsidP="00D96E7F">
            <w:pPr>
              <w:pStyle w:val="SIText"/>
            </w:pPr>
            <w:r>
              <w:t>1.2 Identify and follow work instruction for shackling</w:t>
            </w:r>
          </w:p>
          <w:p w14:paraId="5B32BED1" w14:textId="0EBD1E5F" w:rsidR="002D5BA0" w:rsidRDefault="002D5BA0" w:rsidP="00D96E7F">
            <w:pPr>
              <w:pStyle w:val="SIText"/>
            </w:pPr>
            <w:r>
              <w:t xml:space="preserve">1.3 </w:t>
            </w:r>
            <w:r w:rsidR="00603045">
              <w:t>Confirm</w:t>
            </w:r>
            <w:r>
              <w:t xml:space="preserve"> animal </w:t>
            </w:r>
            <w:r w:rsidR="00603045">
              <w:t xml:space="preserve">is </w:t>
            </w:r>
            <w:r w:rsidR="00911CED">
              <w:t>effectively stunned</w:t>
            </w:r>
            <w:r>
              <w:t xml:space="preserve"> </w:t>
            </w:r>
            <w:r w:rsidR="00603045">
              <w:t>before shackling</w:t>
            </w:r>
          </w:p>
          <w:p w14:paraId="353166D6" w14:textId="50670682" w:rsidR="00603045" w:rsidRDefault="00603045" w:rsidP="00D96E7F">
            <w:pPr>
              <w:pStyle w:val="SIText"/>
            </w:pPr>
            <w:r>
              <w:t>1.4 Notify supervisor if animal is found to be conscious</w:t>
            </w:r>
          </w:p>
        </w:tc>
      </w:tr>
      <w:bookmarkEnd w:id="0"/>
      <w:tr w:rsidR="00D96E7F" w14:paraId="1915290A" w14:textId="77777777" w:rsidTr="000F31BE">
        <w:tc>
          <w:tcPr>
            <w:tcW w:w="2689" w:type="dxa"/>
          </w:tcPr>
          <w:p w14:paraId="4CA92DE3" w14:textId="2CB62755" w:rsidR="00D96E7F" w:rsidRDefault="007F08E4" w:rsidP="00D96E7F">
            <w:pPr>
              <w:pStyle w:val="SIText"/>
            </w:pPr>
            <w:r>
              <w:t>2</w:t>
            </w:r>
            <w:r w:rsidR="00D96E7F">
              <w:t>. Shackle animal</w:t>
            </w:r>
          </w:p>
        </w:tc>
        <w:tc>
          <w:tcPr>
            <w:tcW w:w="6327" w:type="dxa"/>
          </w:tcPr>
          <w:p w14:paraId="20144621" w14:textId="69B658FF" w:rsidR="00D96E7F" w:rsidRDefault="002D5BA0" w:rsidP="00D96E7F">
            <w:pPr>
              <w:pStyle w:val="SIText"/>
            </w:pPr>
            <w:r>
              <w:t>2</w:t>
            </w:r>
            <w:r w:rsidR="00D96E7F">
              <w:t>.1 Shackle animal in accordance with workplace requirements</w:t>
            </w:r>
          </w:p>
          <w:p w14:paraId="74FF9B76" w14:textId="34E74D7C" w:rsidR="00D96E7F" w:rsidRDefault="007F08E4" w:rsidP="00D96E7F">
            <w:pPr>
              <w:pStyle w:val="SIText"/>
            </w:pPr>
            <w:r>
              <w:t>2.2</w:t>
            </w:r>
            <w:r w:rsidR="00D96E7F">
              <w:t xml:space="preserve"> Hang animal at a height and rate suitable for next operator</w:t>
            </w:r>
          </w:p>
          <w:p w14:paraId="75F3C28A" w14:textId="4BB97599" w:rsidR="00FB501A" w:rsidRDefault="007F08E4" w:rsidP="00FB501A">
            <w:pPr>
              <w:pStyle w:val="SIText"/>
            </w:pPr>
            <w:r>
              <w:t>2.3</w:t>
            </w:r>
            <w:r w:rsidR="00D96E7F">
              <w:t xml:space="preserve"> </w:t>
            </w:r>
            <w:r w:rsidR="00FB501A">
              <w:t>U</w:t>
            </w:r>
            <w:r w:rsidR="00FB501A" w:rsidRPr="00FB501A">
              <w:t xml:space="preserve">se </w:t>
            </w:r>
            <w:r w:rsidR="006032B9">
              <w:t>lifting equipment</w:t>
            </w:r>
            <w:r w:rsidR="006032B9" w:rsidRPr="00FB501A">
              <w:t xml:space="preserve"> </w:t>
            </w:r>
            <w:r w:rsidR="00FB501A">
              <w:t xml:space="preserve">to lift animal </w:t>
            </w:r>
            <w:r w:rsidR="00FB501A" w:rsidRPr="00FB501A">
              <w:t>following workplace requirements</w:t>
            </w:r>
            <w:r w:rsidR="00FB501A">
              <w:t>, where required</w:t>
            </w:r>
          </w:p>
          <w:p w14:paraId="11523057" w14:textId="4F2F3FAB" w:rsidR="00D96E7F" w:rsidRDefault="007F08E4" w:rsidP="00D96E7F">
            <w:pPr>
              <w:pStyle w:val="SIText"/>
            </w:pPr>
            <w:r>
              <w:t>2.4</w:t>
            </w:r>
            <w:r w:rsidR="00D96E7F">
              <w:t xml:space="preserve"> Check equipment for faults in accordance with work instructions</w:t>
            </w:r>
          </w:p>
        </w:tc>
      </w:tr>
    </w:tbl>
    <w:p w14:paraId="3BA1BAFE" w14:textId="77777777" w:rsidR="00812D1F" w:rsidRDefault="00812D1F" w:rsidP="00812D1F">
      <w:pPr>
        <w:rPr>
          <w:ins w:id="1" w:author="Jenni Oldfield" w:date="2025-11-11T12:07:00Z" w16du:dateUtc="2025-11-11T01:07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12D1F" w:rsidRPr="00C32CE5" w:rsidDel="00EB7F78" w14:paraId="40926D4A" w14:textId="4B997077" w:rsidTr="00F91DB2">
        <w:trPr>
          <w:ins w:id="2" w:author="Jenni Oldfield" w:date="2025-11-11T12:07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6F3A" w14:textId="542B0A4A" w:rsidR="00812D1F" w:rsidRPr="00C32CE5" w:rsidDel="00EB7F78" w:rsidRDefault="00812D1F" w:rsidP="00F91DB2">
            <w:pPr>
              <w:spacing w:after="160" w:line="259" w:lineRule="auto"/>
              <w:rPr>
                <w:ins w:id="3" w:author="Jenni Oldfield" w:date="2025-11-11T12:07:00Z" w16du:dateUtc="2025-11-11T01:07:00Z"/>
                <w:moveFrom w:id="4" w:author="Lucinda O'Brien" w:date="2025-11-13T10:01:00Z" w16du:dateUtc="2025-11-12T23:01:00Z"/>
                <w:b/>
              </w:rPr>
            </w:pPr>
            <w:moveFromRangeStart w:id="5" w:author="Lucinda O'Brien" w:date="2025-11-13T10:01:00Z" w:name="move213920504"/>
            <w:moveFrom w:id="6" w:author="Lucinda O'Brien" w:date="2025-11-13T10:01:00Z" w16du:dateUtc="2025-11-12T23:01:00Z">
              <w:ins w:id="7" w:author="Jenni Oldfield" w:date="2025-11-11T12:07:00Z" w16du:dateUtc="2025-11-11T01:07:00Z">
                <w:r w:rsidRPr="00C32CE5" w:rsidDel="00EB7F78">
                  <w:rPr>
                    <w:b/>
                  </w:rPr>
                  <w:t xml:space="preserve">Range </w:t>
                </w:r>
                <w:r w:rsidDel="00EB7F78">
                  <w:rPr>
                    <w:b/>
                  </w:rPr>
                  <w:t>o</w:t>
                </w:r>
                <w:r w:rsidRPr="00C32CE5" w:rsidDel="00EB7F78">
                  <w:rPr>
                    <w:b/>
                  </w:rPr>
                  <w:t>f Conditions</w:t>
                </w:r>
              </w:ins>
            </w:moveFrom>
          </w:p>
          <w:p w14:paraId="07AACC74" w14:textId="0DBDE21A" w:rsidR="00812D1F" w:rsidRPr="002D6693" w:rsidDel="00EB7F78" w:rsidRDefault="00812D1F" w:rsidP="00F91DB2">
            <w:pPr>
              <w:pStyle w:val="SIText-Italics"/>
              <w:rPr>
                <w:ins w:id="8" w:author="Jenni Oldfield" w:date="2025-11-11T12:07:00Z" w16du:dateUtc="2025-11-11T01:07:00Z"/>
                <w:moveFrom w:id="9" w:author="Lucinda O'Brien" w:date="2025-11-13T10:01:00Z" w16du:dateUtc="2025-11-12T23:01:00Z"/>
              </w:rPr>
            </w:pPr>
            <w:moveFrom w:id="10" w:author="Lucinda O'Brien" w:date="2025-11-13T10:01:00Z" w16du:dateUtc="2025-11-12T23:01:00Z">
              <w:ins w:id="11" w:author="Jenni Oldfield" w:date="2025-11-11T12:07:00Z" w16du:dateUtc="2025-11-11T01:07:00Z">
                <w:r w:rsidRPr="002D6693" w:rsidDel="00EB7F78">
                  <w:t xml:space="preserve">This section specifies different work environments and conditions </w:t>
                </w:r>
                <w:r w:rsidDel="00EB7F78">
                  <w:t>in which the task may be performed</w:t>
                </w:r>
                <w:r w:rsidRPr="002D6693" w:rsidDel="00EB7F78">
                  <w:t xml:space="preserve">. </w:t>
                </w:r>
              </w:ins>
            </w:moveFrom>
          </w:p>
          <w:p w14:paraId="3E724373" w14:textId="00C974FB" w:rsidR="00812D1F" w:rsidRPr="00C32CE5" w:rsidDel="00EB7F78" w:rsidRDefault="00812D1F" w:rsidP="00F91DB2">
            <w:pPr>
              <w:pStyle w:val="SIText-Italics"/>
              <w:rPr>
                <w:ins w:id="12" w:author="Jenni Oldfield" w:date="2025-11-11T12:07:00Z" w16du:dateUtc="2025-11-11T01:07:00Z"/>
                <w:moveFrom w:id="13" w:author="Lucinda O'Brien" w:date="2025-11-13T10:01:00Z" w16du:dateUtc="2025-11-12T23:01:00Z"/>
              </w:rPr>
            </w:pPr>
            <w:moveFrom w:id="14" w:author="Lucinda O'Brien" w:date="2025-11-13T10:01:00Z" w16du:dateUtc="2025-11-12T23:01:00Z">
              <w:ins w:id="15" w:author="Jenni Oldfield" w:date="2025-11-11T12:07:00Z" w16du:dateUtc="2025-11-11T01:07:00Z">
                <w:r w:rsidRPr="002D6693" w:rsidDel="00EB7F78">
                  <w:t xml:space="preserve">This unit must be delivered in one of the following </w:t>
                </w:r>
                <w:r w:rsidDel="00EB7F78">
                  <w:t>registered meat processing wor</w:t>
                </w:r>
                <w:r w:rsidRPr="002D6693" w:rsidDel="00EB7F78">
                  <w:t>k environments.</w:t>
                </w:r>
              </w:ins>
            </w:moveFrom>
          </w:p>
        </w:tc>
      </w:tr>
      <w:tr w:rsidR="00812D1F" w:rsidRPr="00C32CE5" w:rsidDel="00EB7F78" w14:paraId="2FFA2003" w14:textId="27B70F43" w:rsidTr="00F91DB2">
        <w:trPr>
          <w:ins w:id="16" w:author="Jenni Oldfield" w:date="2025-11-11T12:07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799E8" w14:textId="3421CC27" w:rsidR="00812D1F" w:rsidRPr="00C32CE5" w:rsidDel="00EB7F78" w:rsidRDefault="00812D1F" w:rsidP="00F91DB2">
            <w:pPr>
              <w:pStyle w:val="SIText"/>
              <w:rPr>
                <w:ins w:id="17" w:author="Jenni Oldfield" w:date="2025-11-11T12:07:00Z" w16du:dateUtc="2025-11-11T01:07:00Z"/>
                <w:moveFrom w:id="18" w:author="Lucinda O'Brien" w:date="2025-11-13T10:01:00Z" w16du:dateUtc="2025-11-12T23:01:00Z"/>
              </w:rPr>
            </w:pPr>
            <w:moveFrom w:id="19" w:author="Lucinda O'Brien" w:date="2025-11-13T10:01:00Z" w16du:dateUtc="2025-11-12T23:01:00Z">
              <w:ins w:id="20" w:author="Jenni Oldfield" w:date="2025-11-11T12:07:00Z" w16du:dateUtc="2025-11-11T01:07:00Z">
                <w:r w:rsidRPr="00C32CE5" w:rsidDel="00EB7F78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833F2" w14:textId="4D12B847" w:rsidR="00812D1F" w:rsidRPr="00C32CE5" w:rsidDel="00EB7F78" w:rsidRDefault="00812D1F" w:rsidP="00F91DB2">
            <w:pPr>
              <w:pStyle w:val="SIBulletList1"/>
              <w:rPr>
                <w:ins w:id="21" w:author="Jenni Oldfield" w:date="2025-11-11T12:07:00Z" w16du:dateUtc="2025-11-11T01:07:00Z"/>
                <w:moveFrom w:id="22" w:author="Lucinda O'Brien" w:date="2025-11-13T10:01:00Z" w16du:dateUtc="2025-11-12T23:01:00Z"/>
              </w:rPr>
            </w:pPr>
            <w:moveFrom w:id="23" w:author="Lucinda O'Brien" w:date="2025-11-13T10:01:00Z" w16du:dateUtc="2025-11-12T23:01:00Z">
              <w:ins w:id="24" w:author="Jenni Oldfield" w:date="2025-11-11T12:07:00Z" w16du:dateUtc="2025-11-11T01:07:00Z">
                <w:r w:rsidRPr="00C32CE5" w:rsidDel="00EB7F78">
                  <w:t xml:space="preserve">operating fewer than four days a week with a small throughput for one or more, small or large, species, or </w:t>
                </w:r>
              </w:ins>
            </w:moveFrom>
          </w:p>
          <w:p w14:paraId="09CD9C84" w14:textId="0DFC6B8F" w:rsidR="00812D1F" w:rsidRPr="00C32CE5" w:rsidDel="00EB7F78" w:rsidRDefault="00812D1F" w:rsidP="00F91DB2">
            <w:pPr>
              <w:pStyle w:val="SIBulletList1"/>
              <w:rPr>
                <w:ins w:id="25" w:author="Jenni Oldfield" w:date="2025-11-11T12:07:00Z" w16du:dateUtc="2025-11-11T01:07:00Z"/>
                <w:moveFrom w:id="26" w:author="Lucinda O'Brien" w:date="2025-11-13T10:01:00Z" w16du:dateUtc="2025-11-12T23:01:00Z"/>
                <w:i/>
              </w:rPr>
            </w:pPr>
            <w:moveFrom w:id="27" w:author="Lucinda O'Brien" w:date="2025-11-13T10:01:00Z" w16du:dateUtc="2025-11-12T23:01:00Z">
              <w:ins w:id="28" w:author="Jenni Oldfield" w:date="2025-11-11T12:07:00Z" w16du:dateUtc="2025-11-11T01:07:00Z">
                <w:r w:rsidRPr="00C32CE5" w:rsidDel="00EB7F78">
                  <w:t>employing fewer than four workers on the processing floor</w:t>
                </w:r>
              </w:ins>
            </w:moveFrom>
          </w:p>
        </w:tc>
      </w:tr>
      <w:tr w:rsidR="00812D1F" w:rsidRPr="00C32CE5" w:rsidDel="00EB7F78" w14:paraId="55F877F9" w14:textId="4EB49832" w:rsidTr="00F91DB2">
        <w:trPr>
          <w:ins w:id="29" w:author="Jenni Oldfield" w:date="2025-11-11T12:07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AE570" w14:textId="5C9D41CE" w:rsidR="00812D1F" w:rsidRPr="00C32CE5" w:rsidDel="00EB7F78" w:rsidRDefault="00812D1F" w:rsidP="00F91DB2">
            <w:pPr>
              <w:pStyle w:val="SIText"/>
              <w:rPr>
                <w:ins w:id="30" w:author="Jenni Oldfield" w:date="2025-11-11T12:07:00Z" w16du:dateUtc="2025-11-11T01:07:00Z"/>
                <w:moveFrom w:id="31" w:author="Lucinda O'Brien" w:date="2025-11-13T10:01:00Z" w16du:dateUtc="2025-11-12T23:01:00Z"/>
              </w:rPr>
            </w:pPr>
            <w:moveFrom w:id="32" w:author="Lucinda O'Brien" w:date="2025-11-13T10:01:00Z" w16du:dateUtc="2025-11-12T23:01:00Z">
              <w:ins w:id="33" w:author="Jenni Oldfield" w:date="2025-11-11T12:07:00Z" w16du:dateUtc="2025-11-11T01:07:00Z">
                <w:r w:rsidRPr="00C32CE5" w:rsidDel="00EB7F78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0C511" w14:textId="4A6E15BF" w:rsidR="00812D1F" w:rsidRPr="00C32CE5" w:rsidDel="00EB7F78" w:rsidRDefault="00812D1F" w:rsidP="00F91DB2">
            <w:pPr>
              <w:pStyle w:val="SIBulletList1"/>
              <w:rPr>
                <w:ins w:id="34" w:author="Jenni Oldfield" w:date="2025-11-11T12:07:00Z" w16du:dateUtc="2025-11-11T01:07:00Z"/>
                <w:moveFrom w:id="35" w:author="Lucinda O'Brien" w:date="2025-11-13T10:01:00Z" w16du:dateUtc="2025-11-12T23:01:00Z"/>
              </w:rPr>
            </w:pPr>
            <w:moveFrom w:id="36" w:author="Lucinda O'Brien" w:date="2025-11-13T10:01:00Z" w16du:dateUtc="2025-11-12T23:01:00Z">
              <w:ins w:id="37" w:author="Jenni Oldfield" w:date="2025-11-11T12:07:00Z" w16du:dateUtc="2025-11-11T01:07:00Z">
                <w:r w:rsidRPr="00C32CE5" w:rsidDel="00EB7F78">
                  <w:t xml:space="preserve">operating more than four days a week with a throughput for one or more, small or large, species, or </w:t>
                </w:r>
              </w:ins>
            </w:moveFrom>
          </w:p>
          <w:p w14:paraId="1604ECAD" w14:textId="03B8417A" w:rsidR="00812D1F" w:rsidRPr="00C32CE5" w:rsidDel="00EB7F78" w:rsidRDefault="00812D1F" w:rsidP="00F91DB2">
            <w:pPr>
              <w:pStyle w:val="SIBulletList1"/>
              <w:rPr>
                <w:ins w:id="38" w:author="Jenni Oldfield" w:date="2025-11-11T12:07:00Z" w16du:dateUtc="2025-11-11T01:07:00Z"/>
                <w:moveFrom w:id="39" w:author="Lucinda O'Brien" w:date="2025-11-13T10:01:00Z" w16du:dateUtc="2025-11-12T23:01:00Z"/>
              </w:rPr>
            </w:pPr>
            <w:moveFrom w:id="40" w:author="Lucinda O'Brien" w:date="2025-11-13T10:01:00Z" w16du:dateUtc="2025-11-12T23:01:00Z">
              <w:ins w:id="41" w:author="Jenni Oldfield" w:date="2025-11-11T12:07:00Z" w16du:dateUtc="2025-11-11T01:07:00Z">
                <w:r w:rsidRPr="00C32CE5" w:rsidDel="00EB7F78">
                  <w:t>employing more than four workers on the processing floor</w:t>
                </w:r>
              </w:ins>
            </w:moveFrom>
          </w:p>
        </w:tc>
      </w:tr>
      <w:moveFromRangeEnd w:id="5"/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F08E4" w14:paraId="09B26D8C" w14:textId="77777777" w:rsidTr="000F31BE">
        <w:tc>
          <w:tcPr>
            <w:tcW w:w="2689" w:type="dxa"/>
          </w:tcPr>
          <w:p w14:paraId="1FBD352F" w14:textId="18F2A639" w:rsidR="007F08E4" w:rsidRPr="00042300" w:rsidRDefault="007F08E4" w:rsidP="007F08E4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75F2DD7" w:rsidR="007F08E4" w:rsidRPr="00042300" w:rsidRDefault="007F08E4" w:rsidP="007F08E4">
            <w:pPr>
              <w:pStyle w:val="SIBulletList1"/>
            </w:pPr>
            <w:r>
              <w:t xml:space="preserve">Interpret key elements of workplace instructions </w:t>
            </w:r>
          </w:p>
        </w:tc>
      </w:tr>
      <w:tr w:rsidR="007F08E4" w14:paraId="44C5474C" w14:textId="77777777" w:rsidTr="000F31BE">
        <w:tc>
          <w:tcPr>
            <w:tcW w:w="2689" w:type="dxa"/>
          </w:tcPr>
          <w:p w14:paraId="577F0A9B" w14:textId="5FB82976" w:rsidR="007F08E4" w:rsidRPr="00042300" w:rsidRDefault="007F08E4" w:rsidP="007F08E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DE684C2" w14:textId="77777777" w:rsidR="007F08E4" w:rsidRDefault="007F08E4" w:rsidP="007F08E4">
            <w:pPr>
              <w:pStyle w:val="SIBulletList1"/>
            </w:pPr>
            <w:r>
              <w:t xml:space="preserve">Interact with team members </w:t>
            </w:r>
            <w:r w:rsidR="006244BA">
              <w:t xml:space="preserve">and/or supervisor </w:t>
            </w:r>
            <w:r>
              <w:t>to ensure flow of work is maintained</w:t>
            </w:r>
          </w:p>
          <w:p w14:paraId="5DB960BF" w14:textId="77777777" w:rsidR="006244BA" w:rsidRDefault="006244BA" w:rsidP="007F08E4">
            <w:pPr>
              <w:pStyle w:val="SIBulletList1"/>
            </w:pPr>
            <w:r>
              <w:t>Ask questions to clarify information</w:t>
            </w:r>
          </w:p>
          <w:p w14:paraId="3FC6B2C7" w14:textId="7F5BBCD2" w:rsidR="00603045" w:rsidRPr="00042300" w:rsidRDefault="00603045" w:rsidP="007F08E4">
            <w:pPr>
              <w:pStyle w:val="SIBulletList1"/>
            </w:pPr>
            <w:r>
              <w:t>Notify supervisor promptly where issues are identified</w:t>
            </w:r>
          </w:p>
        </w:tc>
      </w:tr>
    </w:tbl>
    <w:p w14:paraId="0850A715" w14:textId="7B23F0B7" w:rsidR="00600188" w:rsidRDefault="00600188" w:rsidP="00F1749F">
      <w:pPr>
        <w:rPr>
          <w:ins w:id="42" w:author="Lucinda O'Brien" w:date="2025-11-13T10:01:00Z" w16du:dateUtc="2025-11-12T23:01:00Z"/>
        </w:rPr>
      </w:pPr>
    </w:p>
    <w:tbl>
      <w:tblPr>
        <w:tblStyle w:val="TableGrid"/>
        <w:tblpPr w:leftFromText="180" w:rightFromText="180" w:vertAnchor="text" w:horzAnchor="margin" w:tblpY="101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B7F78" w:rsidRPr="00C32CE5" w14:paraId="75B871CA" w14:textId="77777777" w:rsidTr="00EB7F78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F9CD2" w14:textId="77777777" w:rsidR="00EB7F78" w:rsidRPr="00C32CE5" w:rsidRDefault="00EB7F78" w:rsidP="00EB7F78">
            <w:pPr>
              <w:spacing w:after="160" w:line="259" w:lineRule="auto"/>
              <w:rPr>
                <w:moveTo w:id="43" w:author="Lucinda O'Brien" w:date="2025-11-13T10:01:00Z" w16du:dateUtc="2025-11-12T23:01:00Z"/>
                <w:b/>
              </w:rPr>
            </w:pPr>
            <w:moveToRangeStart w:id="44" w:author="Lucinda O'Brien" w:date="2025-11-13T10:01:00Z" w:name="move213920504"/>
            <w:moveTo w:id="45" w:author="Lucinda O'Brien" w:date="2025-11-13T10:01:00Z" w16du:dateUtc="2025-11-12T23:01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006FD1ED" w14:textId="77777777" w:rsidR="00EB7F78" w:rsidRPr="002D6693" w:rsidRDefault="00EB7F78" w:rsidP="00EB7F78">
            <w:pPr>
              <w:pStyle w:val="SIText-Italics"/>
              <w:rPr>
                <w:moveTo w:id="46" w:author="Lucinda O'Brien" w:date="2025-11-13T10:01:00Z" w16du:dateUtc="2025-11-12T23:01:00Z"/>
              </w:rPr>
            </w:pPr>
            <w:moveTo w:id="47" w:author="Lucinda O'Brien" w:date="2025-11-13T10:01:00Z" w16du:dateUtc="2025-11-12T23:01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5CD515F6" w14:textId="77777777" w:rsidR="00EB7F78" w:rsidRPr="00C32CE5" w:rsidRDefault="00EB7F78" w:rsidP="00EB7F78">
            <w:pPr>
              <w:pStyle w:val="SIText-Italics"/>
              <w:rPr>
                <w:moveTo w:id="48" w:author="Lucinda O'Brien" w:date="2025-11-13T10:01:00Z" w16du:dateUtc="2025-11-12T23:01:00Z"/>
              </w:rPr>
            </w:pPr>
            <w:moveTo w:id="49" w:author="Lucinda O'Brien" w:date="2025-11-13T10:01:00Z" w16du:dateUtc="2025-11-12T23:01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EB7F78" w:rsidRPr="00C32CE5" w14:paraId="1369553A" w14:textId="77777777" w:rsidTr="00EB7F7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247CC" w14:textId="77777777" w:rsidR="00EB7F78" w:rsidRPr="00C32CE5" w:rsidRDefault="00EB7F78" w:rsidP="00EB7F78">
            <w:pPr>
              <w:pStyle w:val="SIText"/>
              <w:rPr>
                <w:moveTo w:id="50" w:author="Lucinda O'Brien" w:date="2025-11-13T10:01:00Z" w16du:dateUtc="2025-11-12T23:01:00Z"/>
              </w:rPr>
            </w:pPr>
            <w:moveTo w:id="51" w:author="Lucinda O'Brien" w:date="2025-11-13T10:01:00Z" w16du:dateUtc="2025-11-12T23:01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28DD" w14:textId="77777777" w:rsidR="00EB7F78" w:rsidRPr="00C32CE5" w:rsidRDefault="00EB7F78" w:rsidP="00EB7F78">
            <w:pPr>
              <w:pStyle w:val="SIBulletList1"/>
              <w:rPr>
                <w:moveTo w:id="52" w:author="Lucinda O'Brien" w:date="2025-11-13T10:01:00Z" w16du:dateUtc="2025-11-12T23:01:00Z"/>
              </w:rPr>
            </w:pPr>
            <w:moveTo w:id="53" w:author="Lucinda O'Brien" w:date="2025-11-13T10:01:00Z" w16du:dateUtc="2025-11-12T23:01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76617242" w14:textId="77777777" w:rsidR="00EB7F78" w:rsidRPr="00C32CE5" w:rsidRDefault="00EB7F78" w:rsidP="00EB7F78">
            <w:pPr>
              <w:pStyle w:val="SIBulletList1"/>
              <w:rPr>
                <w:moveTo w:id="54" w:author="Lucinda O'Brien" w:date="2025-11-13T10:01:00Z" w16du:dateUtc="2025-11-12T23:01:00Z"/>
                <w:i/>
              </w:rPr>
            </w:pPr>
            <w:moveTo w:id="55" w:author="Lucinda O'Brien" w:date="2025-11-13T10:01:00Z" w16du:dateUtc="2025-11-12T23:01:00Z">
              <w:r w:rsidRPr="00C32CE5">
                <w:t>employing fewer than four workers on the processing floor</w:t>
              </w:r>
            </w:moveTo>
          </w:p>
        </w:tc>
      </w:tr>
      <w:tr w:rsidR="00EB7F78" w:rsidRPr="00C32CE5" w14:paraId="76DD0923" w14:textId="77777777" w:rsidTr="00EB7F7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7404D" w14:textId="77777777" w:rsidR="00EB7F78" w:rsidRPr="00C32CE5" w:rsidRDefault="00EB7F78" w:rsidP="00EB7F78">
            <w:pPr>
              <w:pStyle w:val="SIText"/>
              <w:rPr>
                <w:moveTo w:id="56" w:author="Lucinda O'Brien" w:date="2025-11-13T10:01:00Z" w16du:dateUtc="2025-11-12T23:01:00Z"/>
              </w:rPr>
            </w:pPr>
            <w:moveTo w:id="57" w:author="Lucinda O'Brien" w:date="2025-11-13T10:01:00Z" w16du:dateUtc="2025-11-12T23:01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AA696" w14:textId="77777777" w:rsidR="00EB7F78" w:rsidRPr="00C32CE5" w:rsidRDefault="00EB7F78" w:rsidP="00EB7F78">
            <w:pPr>
              <w:pStyle w:val="SIBulletList1"/>
              <w:rPr>
                <w:moveTo w:id="58" w:author="Lucinda O'Brien" w:date="2025-11-13T10:01:00Z" w16du:dateUtc="2025-11-12T23:01:00Z"/>
              </w:rPr>
            </w:pPr>
            <w:moveTo w:id="59" w:author="Lucinda O'Brien" w:date="2025-11-13T10:01:00Z" w16du:dateUtc="2025-11-12T23:01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38858F73" w14:textId="77777777" w:rsidR="00EB7F78" w:rsidRPr="00C32CE5" w:rsidRDefault="00EB7F78" w:rsidP="00EB7F78">
            <w:pPr>
              <w:pStyle w:val="SIBulletList1"/>
              <w:rPr>
                <w:moveTo w:id="60" w:author="Lucinda O'Brien" w:date="2025-11-13T10:01:00Z" w16du:dateUtc="2025-11-12T23:01:00Z"/>
              </w:rPr>
            </w:pPr>
            <w:moveTo w:id="61" w:author="Lucinda O'Brien" w:date="2025-11-13T10:01:00Z" w16du:dateUtc="2025-11-12T23:01:00Z">
              <w:r w:rsidRPr="00C32CE5">
                <w:t>employing more than four workers on the processing floor</w:t>
              </w:r>
            </w:moveTo>
          </w:p>
        </w:tc>
      </w:tr>
      <w:moveToRangeEnd w:id="44"/>
    </w:tbl>
    <w:p w14:paraId="3194C59A" w14:textId="77777777" w:rsidR="00EB7F78" w:rsidRDefault="00EB7F7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5449207" w:rsidR="002B6FFD" w:rsidRPr="000B7DB9" w:rsidRDefault="00FB501A" w:rsidP="000B7DB9">
            <w:pPr>
              <w:pStyle w:val="SIText"/>
            </w:pPr>
            <w:r w:rsidRPr="000B7DB9">
              <w:t>AMPCRP2</w:t>
            </w:r>
            <w:r w:rsidR="00BF3613">
              <w:t>32</w:t>
            </w:r>
            <w:r w:rsidRPr="000B7DB9">
              <w:t xml:space="preserve"> </w:t>
            </w:r>
            <w:r w:rsidR="00D96E7F" w:rsidRPr="000B7DB9">
              <w:t xml:space="preserve">Shackle </w:t>
            </w:r>
            <w:r w:rsidR="006244BA" w:rsidRPr="000B7DB9">
              <w:t xml:space="preserve">and hang </w:t>
            </w:r>
            <w:r w:rsidR="00D96E7F" w:rsidRPr="000B7DB9">
              <w:t>animal</w:t>
            </w:r>
          </w:p>
        </w:tc>
        <w:tc>
          <w:tcPr>
            <w:tcW w:w="2254" w:type="dxa"/>
          </w:tcPr>
          <w:p w14:paraId="30E795CC" w14:textId="0737970A" w:rsidR="002B6FFD" w:rsidRPr="000B7DB9" w:rsidRDefault="007F08E4" w:rsidP="000B7DB9">
            <w:pPr>
              <w:pStyle w:val="SIText"/>
            </w:pPr>
            <w:r w:rsidRPr="000B7DB9">
              <w:t xml:space="preserve">AMPA2008 Shackle animal </w:t>
            </w:r>
          </w:p>
        </w:tc>
        <w:tc>
          <w:tcPr>
            <w:tcW w:w="2254" w:type="dxa"/>
          </w:tcPr>
          <w:p w14:paraId="499ED92A" w14:textId="71BEE8BB" w:rsidR="007F08E4" w:rsidRPr="000B7DB9" w:rsidRDefault="007F08E4" w:rsidP="000B7D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7DB9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6244BA" w:rsidRPr="000B7DB9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0B7DB9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5D571C90" w14:textId="034B154E" w:rsidR="00080034" w:rsidRPr="000B7DB9" w:rsidRDefault="00080034" w:rsidP="000B7D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7DB9"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13D33550" w14:textId="5E872DDD" w:rsidR="00080034" w:rsidRPr="000B7DB9" w:rsidRDefault="00080034" w:rsidP="000B7D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7DB9"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6DFDEDA8" w14:textId="77777777" w:rsidR="007F08E4" w:rsidRDefault="007F08E4" w:rsidP="000B7DB9">
            <w:pPr>
              <w:pStyle w:val="SIText"/>
              <w:rPr>
                <w:ins w:id="62" w:author="Jenni Oldfield" w:date="2025-11-11T12:08:00Z" w16du:dateUtc="2025-11-11T01:08:00Z"/>
                <w:rStyle w:val="SITempText-Green"/>
                <w:color w:val="000000" w:themeColor="text1"/>
                <w:sz w:val="20"/>
              </w:rPr>
            </w:pPr>
            <w:r w:rsidRPr="000B7DB9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7236081" w14:textId="2CC5192B" w:rsidR="00812D1F" w:rsidRPr="000B7DB9" w:rsidDel="00EB7F78" w:rsidRDefault="00812D1F" w:rsidP="000B7DB9">
            <w:pPr>
              <w:pStyle w:val="SIText"/>
              <w:rPr>
                <w:del w:id="63" w:author="Lucinda O'Brien" w:date="2025-11-13T10:01:00Z" w16du:dateUtc="2025-11-12T23:01:00Z"/>
                <w:rStyle w:val="SITempText-Green"/>
                <w:color w:val="000000" w:themeColor="text1"/>
                <w:sz w:val="20"/>
              </w:rPr>
            </w:pPr>
            <w:ins w:id="64" w:author="Jenni Oldfield" w:date="2025-11-11T12:08:00Z" w16du:dateUtc="2025-11-11T01:08:00Z">
              <w:del w:id="65" w:author="Lucinda O'Brien" w:date="2025-11-13T10:01:00Z" w16du:dateUtc="2025-11-12T23:01:00Z">
                <w:r w:rsidDel="00EB7F78">
                  <w:rPr>
                    <w:rStyle w:val="SITempText-Green"/>
                    <w:color w:val="000000" w:themeColor="text1"/>
                    <w:sz w:val="20"/>
                  </w:rPr>
                  <w:delText>Range of Conditions added</w:delText>
                </w:r>
              </w:del>
            </w:ins>
          </w:p>
          <w:p w14:paraId="2D94D00E" w14:textId="77777777" w:rsidR="00EB7F78" w:rsidRDefault="007F08E4" w:rsidP="00EB7F78">
            <w:pPr>
              <w:pStyle w:val="SIText"/>
              <w:rPr>
                <w:ins w:id="66" w:author="Lucinda O'Brien" w:date="2025-11-13T10:01:00Z" w16du:dateUtc="2025-11-12T23:01:00Z"/>
                <w:rStyle w:val="SITempText-Green"/>
                <w:color w:val="000000" w:themeColor="text1"/>
                <w:sz w:val="20"/>
              </w:rPr>
            </w:pPr>
            <w:r w:rsidRPr="000B7DB9">
              <w:rPr>
                <w:rStyle w:val="SITempText-Green"/>
                <w:color w:val="000000" w:themeColor="text1"/>
                <w:sz w:val="20"/>
              </w:rPr>
              <w:t>Foundation Skills added</w:t>
            </w:r>
            <w:ins w:id="67" w:author="Lucinda O'Brien" w:date="2025-11-13T10:01:00Z" w16du:dateUtc="2025-11-12T23:01:00Z">
              <w:r w:rsidR="00EB7F78">
                <w:rPr>
                  <w:rStyle w:val="SITempText-Green"/>
                  <w:color w:val="000000" w:themeColor="text1"/>
                  <w:sz w:val="20"/>
                </w:rPr>
                <w:t xml:space="preserve"> </w:t>
              </w:r>
            </w:ins>
          </w:p>
          <w:p w14:paraId="7983FCE9" w14:textId="6D6DEFC8" w:rsidR="00EB7F78" w:rsidRPr="000B7DB9" w:rsidRDefault="00EB7F78" w:rsidP="00EB7F78">
            <w:pPr>
              <w:pStyle w:val="SIText"/>
              <w:rPr>
                <w:ins w:id="68" w:author="Lucinda O'Brien" w:date="2025-11-13T10:01:00Z" w16du:dateUtc="2025-11-12T23:01:00Z"/>
                <w:rStyle w:val="SITempText-Green"/>
                <w:color w:val="000000" w:themeColor="text1"/>
                <w:sz w:val="20"/>
              </w:rPr>
            </w:pPr>
            <w:ins w:id="69" w:author="Lucinda O'Brien" w:date="2025-11-13T10:01:00Z" w16du:dateUtc="2025-11-12T23:01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41933839" w14:textId="04231866" w:rsidR="007F08E4" w:rsidRPr="000B7DB9" w:rsidDel="00EB7F78" w:rsidRDefault="007F08E4" w:rsidP="000B7DB9">
            <w:pPr>
              <w:pStyle w:val="SIText"/>
              <w:rPr>
                <w:del w:id="70" w:author="Lucinda O'Brien" w:date="2025-11-13T10:01:00Z" w16du:dateUtc="2025-11-12T23:01:00Z"/>
                <w:rStyle w:val="SITempText-Green"/>
                <w:color w:val="000000" w:themeColor="text1"/>
                <w:sz w:val="20"/>
              </w:rPr>
            </w:pPr>
          </w:p>
          <w:p w14:paraId="747E7B35" w14:textId="743D3C5C" w:rsidR="002B6FFD" w:rsidRPr="000B7DB9" w:rsidRDefault="0070335B" w:rsidP="000B7D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7DB9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A06756">
              <w:rPr>
                <w:rStyle w:val="SITempText-Green"/>
                <w:color w:val="000000" w:themeColor="text1"/>
                <w:sz w:val="20"/>
              </w:rPr>
              <w:t>-</w:t>
            </w:r>
            <w:r w:rsidRPr="000B7DB9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66CFD963" w:rsidR="000B7DB9" w:rsidRPr="000B7DB9" w:rsidRDefault="000B7DB9" w:rsidP="000B7D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7DB9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2A2CDB2" w:rsidR="002941AB" w:rsidRDefault="00A06756" w:rsidP="00BB6E0C">
            <w:pPr>
              <w:pStyle w:val="SIText"/>
            </w:pPr>
            <w:r w:rsidRPr="00A06756">
              <w:lastRenderedPageBreak/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0E986A2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FB501A" w:rsidRPr="00D96E7F">
              <w:t>AMP</w:t>
            </w:r>
            <w:r w:rsidR="00FB501A">
              <w:t>CRP2</w:t>
            </w:r>
            <w:r w:rsidR="00BF3613">
              <w:t>32</w:t>
            </w:r>
            <w:r w:rsidR="00FB501A" w:rsidRPr="00D96E7F">
              <w:t xml:space="preserve"> </w:t>
            </w:r>
            <w:r w:rsidR="00D96E7F" w:rsidRPr="00D96E7F">
              <w:t xml:space="preserve">Shackle </w:t>
            </w:r>
            <w:r w:rsidR="006244BA">
              <w:t xml:space="preserve">and hang </w:t>
            </w:r>
            <w:r w:rsidR="00D96E7F" w:rsidRPr="00D96E7F">
              <w:t>animal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6C525A76" w14:textId="77777777" w:rsidR="007F08E4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6AAB147A" w14:textId="29A4E4AD" w:rsidR="00610334" w:rsidRDefault="007F08E4" w:rsidP="00610334">
            <w:pPr>
              <w:pStyle w:val="SIText"/>
            </w:pPr>
            <w:r w:rsidRPr="009B2D0A">
              <w:t>There must be evidence that the individual has</w:t>
            </w:r>
            <w:r w:rsidRPr="00776C1C">
              <w:t xml:space="preserve"> </w:t>
            </w:r>
            <w:r w:rsidR="00776C1C" w:rsidRPr="00776C1C">
              <w:t>shackle</w:t>
            </w:r>
            <w:r>
              <w:t>d</w:t>
            </w:r>
            <w:r w:rsidR="00776C1C" w:rsidRPr="00776C1C">
              <w:t xml:space="preserve"> and </w:t>
            </w:r>
            <w:r w:rsidRPr="00776C1C">
              <w:t>h</w:t>
            </w:r>
            <w:r>
              <w:t>u</w:t>
            </w:r>
            <w:r w:rsidRPr="00776C1C">
              <w:t xml:space="preserve">ng </w:t>
            </w:r>
            <w:r>
              <w:t>animals</w:t>
            </w:r>
            <w:r w:rsidR="00911CED" w:rsidRPr="00776C1C">
              <w:t xml:space="preserve"> on a processing rail after stunning</w:t>
            </w:r>
            <w:r w:rsidR="00610334">
              <w:t xml:space="preserve">, </w:t>
            </w:r>
            <w:r w:rsidR="00C90647">
              <w:t xml:space="preserve">following workplace requirements, </w:t>
            </w:r>
            <w:r w:rsidR="00610334">
              <w:t xml:space="preserve">in a micro or larger meat processing premises. </w:t>
            </w:r>
          </w:p>
          <w:p w14:paraId="403D6EA0" w14:textId="4412DDE2" w:rsidR="00610334" w:rsidRPr="003D723E" w:rsidDel="00403CE1" w:rsidRDefault="00610334" w:rsidP="00610334">
            <w:pPr>
              <w:pStyle w:val="SIText"/>
              <w:rPr>
                <w:del w:id="71" w:author="Jenni Oldfield" w:date="2025-11-11T12:08:00Z" w16du:dateUtc="2025-11-11T01:08:00Z"/>
                <w:b/>
                <w:bCs/>
              </w:rPr>
            </w:pPr>
            <w:del w:id="72" w:author="Jenni Oldfield" w:date="2025-11-11T12:08:00Z" w16du:dateUtc="2025-11-11T01:08:00Z">
              <w:r w:rsidDel="00403CE1">
                <w:rPr>
                  <w:b/>
                  <w:bCs/>
                </w:rPr>
                <w:delText>In m</w:delText>
              </w:r>
              <w:r w:rsidRPr="003D723E" w:rsidDel="00403CE1">
                <w:rPr>
                  <w:b/>
                  <w:bCs/>
                </w:rPr>
                <w:delText xml:space="preserve">icro </w:delText>
              </w:r>
              <w:r w:rsidDel="00403CE1">
                <w:rPr>
                  <w:b/>
                  <w:bCs/>
                </w:rPr>
                <w:delText>meat processing premises</w:delText>
              </w:r>
            </w:del>
          </w:p>
          <w:p w14:paraId="0FC9D5F5" w14:textId="19D49A75" w:rsidR="00610334" w:rsidRPr="003D723E" w:rsidDel="00403CE1" w:rsidRDefault="00610334" w:rsidP="00610334">
            <w:pPr>
              <w:pStyle w:val="SIText"/>
              <w:rPr>
                <w:del w:id="73" w:author="Jenni Oldfield" w:date="2025-11-11T12:08:00Z" w16du:dateUtc="2025-11-11T01:08:00Z"/>
              </w:rPr>
            </w:pPr>
            <w:del w:id="74" w:author="Jenni Oldfield" w:date="2025-11-11T12:08:00Z" w16du:dateUtc="2025-11-11T01:08:00Z">
              <w:r w:rsidRPr="003D723E" w:rsidDel="00403CE1">
                <w:delText>For large stock</w:delText>
              </w:r>
              <w:r w:rsidDel="00403CE1">
                <w:delText>,</w:delText>
              </w:r>
              <w:r w:rsidRPr="003D723E" w:rsidDel="00403CE1">
                <w:delText xml:space="preserve"> </w:delText>
              </w:r>
              <w:r w:rsidDel="00403CE1">
                <w:delText>the</w:delText>
              </w:r>
              <w:r w:rsidRPr="003D723E" w:rsidDel="00403CE1">
                <w:delText xml:space="preserve"> assessor </w:delText>
              </w:r>
              <w:r w:rsidDel="00403CE1">
                <w:delText>must</w:delText>
              </w:r>
              <w:r w:rsidRPr="003D723E" w:rsidDel="00403CE1">
                <w:delText xml:space="preserve"> observe the </w:delText>
              </w:r>
              <w:r w:rsidDel="00403CE1">
                <w:delText>individual</w:delText>
              </w:r>
              <w:r w:rsidRPr="003D723E" w:rsidDel="00403CE1">
                <w:delText xml:space="preserve"> </w:delText>
              </w:r>
              <w:r w:rsidDel="00403CE1">
                <w:delText>hanging</w:delText>
              </w:r>
              <w:r w:rsidRPr="003D723E" w:rsidDel="00403CE1">
                <w:delText xml:space="preserve"> a minimum of </w:delText>
              </w:r>
              <w:r w:rsidR="00B17628" w:rsidDel="00403CE1">
                <w:delText>two</w:delText>
              </w:r>
              <w:r w:rsidRPr="003D723E" w:rsidDel="00403CE1">
                <w:delText xml:space="preserve"> </w:delText>
              </w:r>
              <w:r w:rsidR="00B21A38" w:rsidDel="00403CE1">
                <w:delText>animals</w:delText>
              </w:r>
              <w:r w:rsidR="00B21A38" w:rsidRPr="003D723E" w:rsidDel="00403CE1">
                <w:delText xml:space="preserve"> </w:delText>
              </w:r>
              <w:r w:rsidRPr="003D723E" w:rsidDel="00403CE1">
                <w:delText>and for small stock</w:delText>
              </w:r>
              <w:r w:rsidDel="00403CE1">
                <w:delText>,</w:delText>
              </w:r>
              <w:r w:rsidRPr="003D723E" w:rsidDel="00403CE1">
                <w:delText xml:space="preserve"> a minimum of </w:delText>
              </w:r>
              <w:r w:rsidR="00B17628" w:rsidDel="00403CE1">
                <w:delText>six</w:delText>
              </w:r>
              <w:r w:rsidRPr="003D723E" w:rsidDel="00403CE1">
                <w:delText xml:space="preserve"> </w:delText>
              </w:r>
              <w:r w:rsidR="00B21A38" w:rsidDel="00403CE1">
                <w:delText>animals</w:delText>
              </w:r>
              <w:r w:rsidDel="00403CE1">
                <w:delText>.</w:delText>
              </w:r>
              <w:r w:rsidRPr="003D723E" w:rsidDel="00403CE1">
                <w:delText xml:space="preserve"> </w:delText>
              </w:r>
              <w:r w:rsidDel="00403CE1">
                <w:delText>W</w:delText>
              </w:r>
              <w:r w:rsidRPr="003D723E" w:rsidDel="00403CE1">
                <w:delText>here more than one small stock species is being processed</w:delText>
              </w:r>
              <w:r w:rsidDel="00403CE1">
                <w:delText xml:space="preserve">, the assessor must observe the individual working on all species to </w:delText>
              </w:r>
              <w:r w:rsidRPr="003D723E" w:rsidDel="00403CE1">
                <w:delText xml:space="preserve">a total of </w:delText>
              </w:r>
              <w:r w:rsidR="00B17628" w:rsidDel="00403CE1">
                <w:delText>six</w:delText>
              </w:r>
              <w:r w:rsidRPr="003D723E" w:rsidDel="00403CE1">
                <w:delText xml:space="preserve"> </w:delText>
              </w:r>
              <w:r w:rsidR="00B21A38" w:rsidDel="00403CE1">
                <w:delText>animals</w:delText>
              </w:r>
              <w:r w:rsidRPr="003D723E" w:rsidDel="00403CE1">
                <w:delText>.</w:delText>
              </w:r>
            </w:del>
          </w:p>
          <w:p w14:paraId="4D21C5B6" w14:textId="3D461552" w:rsidR="00610334" w:rsidRPr="003D723E" w:rsidDel="00403CE1" w:rsidRDefault="00610334" w:rsidP="00610334">
            <w:pPr>
              <w:pStyle w:val="SIText"/>
              <w:rPr>
                <w:del w:id="75" w:author="Jenni Oldfield" w:date="2025-11-11T12:08:00Z" w16du:dateUtc="2025-11-11T01:08:00Z"/>
              </w:rPr>
            </w:pPr>
            <w:del w:id="76" w:author="Jenni Oldfield" w:date="2025-11-11T12:08:00Z" w16du:dateUtc="2025-11-11T01:08:00Z">
              <w:r w:rsidDel="00403CE1">
                <w:delText>There must also be</w:delText>
              </w:r>
              <w:r w:rsidRPr="003D723E" w:rsidDel="00403CE1">
                <w:delText xml:space="preserve"> evidence that the </w:delText>
              </w:r>
              <w:r w:rsidDel="00403CE1">
                <w:delText>individual</w:delText>
              </w:r>
              <w:r w:rsidRPr="003D723E" w:rsidDel="00403CE1">
                <w:delText xml:space="preserve"> has completed </w:delText>
              </w:r>
              <w:r w:rsidR="00B17628" w:rsidDel="00403CE1">
                <w:delText>two</w:delText>
              </w:r>
              <w:r w:rsidRPr="003D723E" w:rsidDel="00403CE1">
                <w:delText xml:space="preserve"> shifts </w:delText>
              </w:r>
              <w:r w:rsidDel="00403CE1">
                <w:delText>on the job,</w:delText>
              </w:r>
              <w:r w:rsidRPr="003D723E" w:rsidDel="00403CE1">
                <w:delText xml:space="preserve"> fulfilling workplace requirements (these shifts may include normal rotations into and out of the relevant </w:delText>
              </w:r>
              <w:r w:rsidDel="00403CE1">
                <w:delText>work task</w:delText>
              </w:r>
              <w:r w:rsidRPr="003D723E" w:rsidDel="00403CE1">
                <w:delText>).</w:delText>
              </w:r>
            </w:del>
          </w:p>
          <w:p w14:paraId="23AAA951" w14:textId="1445CF6E" w:rsidR="00610334" w:rsidRPr="003D723E" w:rsidDel="00403CE1" w:rsidRDefault="00610334" w:rsidP="00610334">
            <w:pPr>
              <w:pStyle w:val="SIText"/>
              <w:rPr>
                <w:del w:id="77" w:author="Jenni Oldfield" w:date="2025-11-11T12:08:00Z" w16du:dateUtc="2025-11-11T01:08:00Z"/>
                <w:b/>
                <w:bCs/>
              </w:rPr>
            </w:pPr>
            <w:del w:id="78" w:author="Jenni Oldfield" w:date="2025-11-11T12:08:00Z" w16du:dateUtc="2025-11-11T01:08:00Z">
              <w:r w:rsidDel="00403CE1">
                <w:rPr>
                  <w:b/>
                  <w:bCs/>
                </w:rPr>
                <w:delText>In l</w:delText>
              </w:r>
              <w:r w:rsidRPr="003D723E" w:rsidDel="00403CE1">
                <w:rPr>
                  <w:b/>
                  <w:bCs/>
                </w:rPr>
                <w:delText xml:space="preserve">arger </w:delText>
              </w:r>
              <w:r w:rsidDel="00403CE1">
                <w:rPr>
                  <w:b/>
                  <w:bCs/>
                </w:rPr>
                <w:delText>meat processing premises</w:delText>
              </w:r>
            </w:del>
          </w:p>
          <w:p w14:paraId="652E45DD" w14:textId="56B7C546" w:rsidR="00610334" w:rsidRPr="003D723E" w:rsidDel="00403CE1" w:rsidRDefault="00610334" w:rsidP="00610334">
            <w:pPr>
              <w:pStyle w:val="SIText"/>
              <w:rPr>
                <w:del w:id="79" w:author="Jenni Oldfield" w:date="2025-11-11T12:08:00Z" w16du:dateUtc="2025-11-11T01:08:00Z"/>
              </w:rPr>
            </w:pPr>
            <w:del w:id="80" w:author="Jenni Oldfield" w:date="2025-11-11T12:08:00Z" w16du:dateUtc="2025-11-11T01:08:00Z">
              <w:r w:rsidRPr="003D723E" w:rsidDel="00403CE1">
                <w:delText>For large stock</w:delText>
              </w:r>
              <w:r w:rsidR="00A06756" w:rsidDel="00403CE1">
                <w:delText>,</w:delText>
              </w:r>
              <w:r w:rsidRPr="003D723E" w:rsidDel="00403CE1">
                <w:delText xml:space="preserve"> </w:delText>
              </w:r>
              <w:r w:rsidDel="00403CE1">
                <w:delText>the</w:delText>
              </w:r>
              <w:r w:rsidRPr="003D723E" w:rsidDel="00403CE1">
                <w:delText xml:space="preserve"> assessor </w:delText>
              </w:r>
              <w:r w:rsidDel="00403CE1">
                <w:delText>must</w:delText>
              </w:r>
              <w:r w:rsidRPr="003D723E" w:rsidDel="00403CE1">
                <w:delText xml:space="preserve"> observe the </w:delText>
              </w:r>
              <w:r w:rsidDel="00403CE1">
                <w:delText>individual</w:delText>
              </w:r>
              <w:r w:rsidRPr="003D723E" w:rsidDel="00403CE1">
                <w:delText xml:space="preserve"> </w:delText>
              </w:r>
              <w:r w:rsidDel="00403CE1">
                <w:delText xml:space="preserve">hanging </w:delText>
              </w:r>
              <w:r w:rsidRPr="003D723E" w:rsidDel="00403CE1">
                <w:delText xml:space="preserve">a minimum of </w:delText>
              </w:r>
              <w:r w:rsidR="00B17628" w:rsidDel="00403CE1">
                <w:delText>eight</w:delText>
              </w:r>
              <w:r w:rsidRPr="003D723E" w:rsidDel="00403CE1">
                <w:delText xml:space="preserve"> </w:delText>
              </w:r>
              <w:r w:rsidR="00B21A38" w:rsidDel="00403CE1">
                <w:delText xml:space="preserve">animals </w:delText>
              </w:r>
              <w:r w:rsidRPr="003D723E" w:rsidDel="00403CE1">
                <w:delText xml:space="preserve">or </w:delText>
              </w:r>
              <w:r w:rsidDel="00403CE1">
                <w:delText xml:space="preserve">for </w:delText>
              </w:r>
              <w:r w:rsidRPr="003D723E" w:rsidDel="00403CE1">
                <w:delText>15</w:delText>
              </w:r>
              <w:r w:rsidDel="00403CE1">
                <w:delText xml:space="preserve"> </w:delText>
              </w:r>
              <w:r w:rsidRPr="003D723E" w:rsidDel="00403CE1">
                <w:delText>min</w:delText>
              </w:r>
              <w:r w:rsidDel="00403CE1">
                <w:delText>utes,</w:delText>
              </w:r>
              <w:r w:rsidRPr="003D723E" w:rsidDel="00403CE1">
                <w:delText xml:space="preserve"> whichever comes first.</w:delText>
              </w:r>
            </w:del>
          </w:p>
          <w:p w14:paraId="3B3B2D64" w14:textId="5757503C" w:rsidR="00610334" w:rsidRPr="003D723E" w:rsidDel="00403CE1" w:rsidRDefault="00610334" w:rsidP="00610334">
            <w:pPr>
              <w:pStyle w:val="SIText"/>
              <w:rPr>
                <w:del w:id="81" w:author="Jenni Oldfield" w:date="2025-11-11T12:08:00Z" w16du:dateUtc="2025-11-11T01:08:00Z"/>
              </w:rPr>
            </w:pPr>
            <w:del w:id="82" w:author="Jenni Oldfield" w:date="2025-11-11T12:08:00Z" w16du:dateUtc="2025-11-11T01:08:00Z">
              <w:r w:rsidRPr="003D723E" w:rsidDel="00403CE1">
                <w:delText>For small stock</w:delText>
              </w:r>
              <w:r w:rsidR="00A06756" w:rsidDel="00403CE1">
                <w:delText>,</w:delText>
              </w:r>
              <w:r w:rsidRPr="003D723E" w:rsidDel="00403CE1">
                <w:delText xml:space="preserve"> </w:delText>
              </w:r>
              <w:r w:rsidDel="00403CE1">
                <w:delText>the</w:delText>
              </w:r>
              <w:r w:rsidRPr="003D723E" w:rsidDel="00403CE1">
                <w:delText xml:space="preserve"> assessor </w:delText>
              </w:r>
              <w:r w:rsidDel="00403CE1">
                <w:delText>must</w:delText>
              </w:r>
              <w:r w:rsidRPr="003D723E" w:rsidDel="00403CE1">
                <w:delText xml:space="preserve"> observe the </w:delText>
              </w:r>
              <w:r w:rsidDel="00403CE1">
                <w:delText>individual</w:delText>
              </w:r>
              <w:r w:rsidRPr="003D723E" w:rsidDel="00403CE1">
                <w:delText xml:space="preserve"> </w:delText>
              </w:r>
              <w:r w:rsidDel="00403CE1">
                <w:delText>hanging</w:delText>
              </w:r>
              <w:r w:rsidRPr="003D723E" w:rsidDel="00403CE1">
                <w:delText xml:space="preserve"> a minimum of </w:delText>
              </w:r>
              <w:r w:rsidDel="00403CE1">
                <w:delText>20</w:delText>
              </w:r>
              <w:r w:rsidRPr="003D723E" w:rsidDel="00403CE1">
                <w:delText xml:space="preserve"> </w:delText>
              </w:r>
              <w:r w:rsidR="00B21A38" w:rsidDel="00403CE1">
                <w:delText>animals</w:delText>
              </w:r>
              <w:r w:rsidR="00B21A38" w:rsidRPr="003D723E" w:rsidDel="00403CE1">
                <w:delText xml:space="preserve"> </w:delText>
              </w:r>
              <w:r w:rsidRPr="003D723E" w:rsidDel="00403CE1">
                <w:delText xml:space="preserve">or </w:delText>
              </w:r>
              <w:r w:rsidDel="00403CE1">
                <w:delText xml:space="preserve">for </w:delText>
              </w:r>
              <w:r w:rsidRPr="003D723E" w:rsidDel="00403CE1">
                <w:delText>15 minutes</w:delText>
              </w:r>
              <w:r w:rsidDel="00403CE1">
                <w:delText>,</w:delText>
              </w:r>
              <w:r w:rsidRPr="003D723E" w:rsidDel="00403CE1">
                <w:delText xml:space="preserve"> whichever comes first.</w:delText>
              </w:r>
            </w:del>
          </w:p>
          <w:p w14:paraId="684923B3" w14:textId="16E6BCFC" w:rsidR="00610334" w:rsidRDefault="00610334" w:rsidP="00610334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B17628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51EA911" w14:textId="163252EC" w:rsidR="00FB501A" w:rsidRPr="003F449E" w:rsidRDefault="00FB501A" w:rsidP="00FB501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CECD8AE" w:rsidR="00FB501A" w:rsidRDefault="00FB501A" w:rsidP="00FB501A">
            <w:pPr>
              <w:pStyle w:val="SIText"/>
            </w:pPr>
            <w:r w:rsidRPr="00A27977">
              <w:t xml:space="preserve">All performance evidence specified above must be demonstrated </w:t>
            </w:r>
            <w:r>
              <w:t xml:space="preserve">in a </w:t>
            </w:r>
            <w:r w:rsidR="00F9177C"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BFEDC36" w14:textId="6A7F0D99" w:rsidR="00630013" w:rsidRDefault="00630013" w:rsidP="00B64943">
            <w:pPr>
              <w:pStyle w:val="SIBulletList1"/>
            </w:pPr>
            <w:r>
              <w:t>workplace requirements for shackling and hanging animals</w:t>
            </w:r>
          </w:p>
          <w:p w14:paraId="1536CB1B" w14:textId="36C8AF6E" w:rsidR="00B64943" w:rsidRDefault="00B64943" w:rsidP="00B64943">
            <w:pPr>
              <w:pStyle w:val="SIBulletList1"/>
            </w:pPr>
            <w:r>
              <w:t>workplace health and safety requirements related to the shackling of animals</w:t>
            </w:r>
          </w:p>
          <w:p w14:paraId="3567D28B" w14:textId="24BBA550" w:rsidR="002D5BA0" w:rsidRDefault="002D5BA0" w:rsidP="00B64943">
            <w:pPr>
              <w:pStyle w:val="SIBulletList1"/>
            </w:pPr>
            <w:r>
              <w:t xml:space="preserve">the personal protective equipment </w:t>
            </w:r>
            <w:r w:rsidR="00D51FC7">
              <w:t>(PPE)</w:t>
            </w:r>
            <w:r w:rsidR="00CE7D10">
              <w:t xml:space="preserve"> </w:t>
            </w:r>
            <w:r>
              <w:t>used when shackling animals</w:t>
            </w:r>
          </w:p>
          <w:p w14:paraId="7360E6D1" w14:textId="54D52E3D" w:rsidR="00FB501A" w:rsidRDefault="00FB501A" w:rsidP="00B64943">
            <w:pPr>
              <w:pStyle w:val="SIBulletList1"/>
            </w:pPr>
            <w:r w:rsidRPr="00FB501A">
              <w:t xml:space="preserve">signs of ineffective stun and bleed </w:t>
            </w:r>
          </w:p>
          <w:p w14:paraId="6676D75E" w14:textId="71F376BF" w:rsidR="00603045" w:rsidRDefault="00603045" w:rsidP="00B64943">
            <w:pPr>
              <w:pStyle w:val="SIBulletList1"/>
            </w:pPr>
            <w:r>
              <w:t xml:space="preserve">procedures to be followed </w:t>
            </w:r>
            <w:proofErr w:type="gramStart"/>
            <w:r>
              <w:t>in the event that</w:t>
            </w:r>
            <w:proofErr w:type="gramEnd"/>
            <w:r>
              <w:t xml:space="preserve"> an animal is found conscious before shackling</w:t>
            </w:r>
          </w:p>
          <w:p w14:paraId="58FE6420" w14:textId="5D67DD00" w:rsidR="00F655FB" w:rsidRDefault="002D5BA0" w:rsidP="00B64943">
            <w:pPr>
              <w:pStyle w:val="SIBulletList1"/>
            </w:pPr>
            <w:r>
              <w:t>types of lifting equipment and its correct use</w:t>
            </w:r>
          </w:p>
          <w:p w14:paraId="2CCDFD46" w14:textId="44148B91" w:rsidR="004D6F12" w:rsidRDefault="00B64943" w:rsidP="00F655FB">
            <w:pPr>
              <w:pStyle w:val="SIBulletList1"/>
            </w:pPr>
            <w:r>
              <w:t>the consequences of incorrect shackling of animals</w:t>
            </w:r>
            <w:r w:rsidR="00630013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2C76A28" w14:textId="76D800D2" w:rsidR="007F08E4" w:rsidRDefault="007F08E4" w:rsidP="007F08E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74042C5" w14:textId="77777777" w:rsidR="007F08E4" w:rsidRPr="00095527" w:rsidRDefault="007F08E4" w:rsidP="007F08E4">
            <w:pPr>
              <w:pStyle w:val="SIBulletList1"/>
            </w:pPr>
            <w:r w:rsidRPr="00095527">
              <w:t>physical conditions:</w:t>
            </w:r>
          </w:p>
          <w:p w14:paraId="374E48ED" w14:textId="03C82A46" w:rsidR="007F08E4" w:rsidRPr="000B7DB9" w:rsidRDefault="007F08E4" w:rsidP="007F08E4">
            <w:pPr>
              <w:pStyle w:val="SIBulletList2"/>
              <w:rPr>
                <w:i/>
                <w:iCs/>
              </w:rPr>
            </w:pPr>
            <w:r w:rsidRPr="000B7DB9">
              <w:rPr>
                <w:i/>
                <w:iCs/>
              </w:rPr>
              <w:t xml:space="preserve">skills must be demonstrated </w:t>
            </w:r>
            <w:r w:rsidR="00297240">
              <w:rPr>
                <w:i/>
                <w:iCs/>
              </w:rPr>
              <w:t xml:space="preserve">in </w:t>
            </w:r>
            <w:r w:rsidR="00533714" w:rsidRPr="000B7DB9">
              <w:rPr>
                <w:i/>
                <w:iCs/>
              </w:rPr>
              <w:t xml:space="preserve">a </w:t>
            </w:r>
            <w:r w:rsidR="00911CED">
              <w:rPr>
                <w:i/>
                <w:iCs/>
              </w:rPr>
              <w:t>meat processing</w:t>
            </w:r>
            <w:r w:rsidR="00533714" w:rsidRPr="000B7DB9">
              <w:rPr>
                <w:i/>
                <w:iCs/>
              </w:rPr>
              <w:t xml:space="preserve"> premises at workplace production speed</w:t>
            </w:r>
          </w:p>
          <w:p w14:paraId="51506FE8" w14:textId="77777777" w:rsidR="007F08E4" w:rsidRPr="00095527" w:rsidRDefault="007F08E4" w:rsidP="007F08E4">
            <w:pPr>
              <w:pStyle w:val="SIBulletList1"/>
            </w:pPr>
            <w:r w:rsidRPr="00095527">
              <w:t>resources, equipment and materials:</w:t>
            </w:r>
          </w:p>
          <w:p w14:paraId="3A0E1F7F" w14:textId="77777777" w:rsidR="005D1915" w:rsidRDefault="00D51FC7" w:rsidP="007F08E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PPE</w:t>
            </w:r>
          </w:p>
          <w:p w14:paraId="4A07AC1B" w14:textId="6988A425" w:rsidR="000A5996" w:rsidRPr="000B7DB9" w:rsidRDefault="00612C6D" w:rsidP="007F08E4">
            <w:pPr>
              <w:pStyle w:val="SIBulletList2"/>
              <w:rPr>
                <w:i/>
                <w:iCs/>
              </w:rPr>
            </w:pPr>
            <w:r w:rsidRPr="000B7DB9">
              <w:rPr>
                <w:i/>
                <w:iCs/>
              </w:rPr>
              <w:t>lifting equipment</w:t>
            </w:r>
          </w:p>
          <w:p w14:paraId="1B5EC732" w14:textId="1541497B" w:rsidR="00612C6D" w:rsidRPr="000B7DB9" w:rsidRDefault="000A5996" w:rsidP="007F08E4">
            <w:pPr>
              <w:pStyle w:val="SIBulletList2"/>
              <w:rPr>
                <w:i/>
                <w:iCs/>
              </w:rPr>
            </w:pPr>
            <w:r w:rsidRPr="000B7DB9">
              <w:rPr>
                <w:i/>
                <w:iCs/>
              </w:rPr>
              <w:t>stunned animals</w:t>
            </w:r>
            <w:r w:rsidR="006C1591">
              <w:rPr>
                <w:i/>
                <w:iCs/>
              </w:rPr>
              <w:t xml:space="preserve"> for checking</w:t>
            </w:r>
            <w:r w:rsidR="006032B9">
              <w:rPr>
                <w:i/>
                <w:iCs/>
              </w:rPr>
              <w:t xml:space="preserve">, </w:t>
            </w:r>
            <w:r w:rsidR="006C1591">
              <w:rPr>
                <w:i/>
                <w:iCs/>
              </w:rPr>
              <w:t>shackling</w:t>
            </w:r>
            <w:r w:rsidR="006032B9">
              <w:rPr>
                <w:i/>
                <w:iCs/>
              </w:rPr>
              <w:t xml:space="preserve"> and hanging</w:t>
            </w:r>
          </w:p>
          <w:p w14:paraId="1A224A76" w14:textId="77777777" w:rsidR="007F08E4" w:rsidRPr="00095527" w:rsidRDefault="007F08E4" w:rsidP="007F08E4">
            <w:pPr>
              <w:pStyle w:val="SIBulletList1"/>
            </w:pPr>
            <w:r w:rsidRPr="00095527">
              <w:t>specifications:</w:t>
            </w:r>
          </w:p>
          <w:p w14:paraId="32CC7FC2" w14:textId="77777777" w:rsidR="00080034" w:rsidRPr="000B7DB9" w:rsidRDefault="007F08E4" w:rsidP="007F08E4">
            <w:pPr>
              <w:pStyle w:val="SIBulletList2"/>
              <w:rPr>
                <w:i/>
                <w:iCs/>
              </w:rPr>
            </w:pPr>
            <w:r w:rsidRPr="000B7DB9">
              <w:rPr>
                <w:i/>
                <w:iCs/>
              </w:rPr>
              <w:t>workplace standard operating procedures, work instructions and task-related documents</w:t>
            </w:r>
          </w:p>
          <w:p w14:paraId="29F97E8F" w14:textId="196B6D15" w:rsidR="00080034" w:rsidRDefault="00533714" w:rsidP="00CE557C">
            <w:pPr>
              <w:pStyle w:val="SIBulletList1"/>
            </w:pPr>
            <w:r>
              <w:t>personnel</w:t>
            </w:r>
            <w:r w:rsidR="00080034">
              <w:t>:</w:t>
            </w:r>
          </w:p>
          <w:p w14:paraId="308F3DAD" w14:textId="49DEF128" w:rsidR="007F08E4" w:rsidRPr="000B7DB9" w:rsidRDefault="006032B9" w:rsidP="007F08E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080034" w:rsidRPr="000B7DB9">
              <w:rPr>
                <w:i/>
                <w:iCs/>
              </w:rPr>
              <w:t>team members and supervisor</w:t>
            </w:r>
            <w:r w:rsidR="00D4625A">
              <w:rPr>
                <w:i/>
                <w:iCs/>
              </w:rPr>
              <w:t xml:space="preserve"> or mentor</w:t>
            </w:r>
            <w:r w:rsidR="007F08E4" w:rsidRPr="000B7DB9">
              <w:rPr>
                <w:i/>
                <w:iCs/>
              </w:rPr>
              <w:t>.</w:t>
            </w:r>
          </w:p>
          <w:p w14:paraId="1AF35DB3" w14:textId="77777777" w:rsidR="007F08E4" w:rsidRDefault="007F08E4" w:rsidP="007F08E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E1A047C" w14:textId="77777777" w:rsidR="007F08E4" w:rsidRDefault="007F08E4" w:rsidP="007F08E4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AA57379" w14:textId="2E7DD1D1" w:rsidR="00FB501A" w:rsidRDefault="00FB501A" w:rsidP="007F08E4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8D67290" w:rsidR="00CD3DE8" w:rsidRDefault="00A06756" w:rsidP="00456AA0">
            <w:pPr>
              <w:pStyle w:val="SIText"/>
            </w:pPr>
            <w:r w:rsidRPr="00A06756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6E5DD" w14:textId="77777777" w:rsidR="00221591" w:rsidRDefault="00221591" w:rsidP="00A31F58">
      <w:pPr>
        <w:spacing w:after="0" w:line="240" w:lineRule="auto"/>
      </w:pPr>
      <w:r>
        <w:separator/>
      </w:r>
    </w:p>
  </w:endnote>
  <w:endnote w:type="continuationSeparator" w:id="0">
    <w:p w14:paraId="09D7F84D" w14:textId="77777777" w:rsidR="00221591" w:rsidRDefault="0022159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E1CED" w14:textId="77777777" w:rsidR="00221591" w:rsidRDefault="00221591" w:rsidP="00A31F58">
      <w:pPr>
        <w:spacing w:after="0" w:line="240" w:lineRule="auto"/>
      </w:pPr>
      <w:r>
        <w:separator/>
      </w:r>
    </w:p>
  </w:footnote>
  <w:footnote w:type="continuationSeparator" w:id="0">
    <w:p w14:paraId="52737A08" w14:textId="77777777" w:rsidR="00221591" w:rsidRDefault="0022159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4A29917D" w:rsidR="00C960E6" w:rsidRDefault="00EB7F78">
        <w:pPr>
          <w:pStyle w:val="Header"/>
        </w:pPr>
        <w:r>
          <w:rPr>
            <w:noProof/>
          </w:rPr>
          <w:pict w14:anchorId="078B4D1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FB501A" w:rsidRPr="00690997">
          <w:rPr>
            <w:lang w:eastAsia="en-AU"/>
          </w:rPr>
          <w:t>AMP</w:t>
        </w:r>
        <w:r w:rsidR="00FB501A">
          <w:rPr>
            <w:lang w:eastAsia="en-AU"/>
          </w:rPr>
          <w:t>CRP2</w:t>
        </w:r>
        <w:r w:rsidR="00BF3613">
          <w:rPr>
            <w:lang w:eastAsia="en-AU"/>
          </w:rPr>
          <w:t>32</w:t>
        </w:r>
        <w:r w:rsidR="00FB501A">
          <w:rPr>
            <w:lang w:eastAsia="en-AU"/>
          </w:rPr>
          <w:t xml:space="preserve"> </w:t>
        </w:r>
        <w:r w:rsidR="00EA5F06" w:rsidRPr="00EA5F06">
          <w:t xml:space="preserve">Shackle </w:t>
        </w:r>
        <w:r w:rsidR="009D4273">
          <w:t xml:space="preserve">and hang </w:t>
        </w:r>
        <w:r w:rsidR="00EA5F06" w:rsidRPr="00EA5F06">
          <w:t>animal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C17624"/>
    <w:multiLevelType w:val="hybridMultilevel"/>
    <w:tmpl w:val="E396A48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83927480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31BB"/>
    <w:rsid w:val="00025A19"/>
    <w:rsid w:val="00034662"/>
    <w:rsid w:val="00034AD5"/>
    <w:rsid w:val="0006755A"/>
    <w:rsid w:val="00080034"/>
    <w:rsid w:val="00093962"/>
    <w:rsid w:val="00097368"/>
    <w:rsid w:val="000A166E"/>
    <w:rsid w:val="000A3C05"/>
    <w:rsid w:val="000A5996"/>
    <w:rsid w:val="000B6FB8"/>
    <w:rsid w:val="000B7DB9"/>
    <w:rsid w:val="000C2D63"/>
    <w:rsid w:val="000C695D"/>
    <w:rsid w:val="000D2541"/>
    <w:rsid w:val="000D45E7"/>
    <w:rsid w:val="000D7106"/>
    <w:rsid w:val="000E220E"/>
    <w:rsid w:val="00117F0A"/>
    <w:rsid w:val="001229A8"/>
    <w:rsid w:val="00130380"/>
    <w:rsid w:val="00145CA6"/>
    <w:rsid w:val="00147F87"/>
    <w:rsid w:val="00165A1B"/>
    <w:rsid w:val="00181EB8"/>
    <w:rsid w:val="0018209D"/>
    <w:rsid w:val="0018245B"/>
    <w:rsid w:val="00191B2B"/>
    <w:rsid w:val="001931D2"/>
    <w:rsid w:val="00193F2D"/>
    <w:rsid w:val="001A5035"/>
    <w:rsid w:val="001A7623"/>
    <w:rsid w:val="001B320C"/>
    <w:rsid w:val="001D04FC"/>
    <w:rsid w:val="001F15A4"/>
    <w:rsid w:val="001F56EB"/>
    <w:rsid w:val="00221591"/>
    <w:rsid w:val="002269B6"/>
    <w:rsid w:val="00241F8D"/>
    <w:rsid w:val="00243D66"/>
    <w:rsid w:val="00245AF9"/>
    <w:rsid w:val="00252B64"/>
    <w:rsid w:val="002536CE"/>
    <w:rsid w:val="00262254"/>
    <w:rsid w:val="00267899"/>
    <w:rsid w:val="00284EF0"/>
    <w:rsid w:val="002941AB"/>
    <w:rsid w:val="00297240"/>
    <w:rsid w:val="002A4AF9"/>
    <w:rsid w:val="002B6FFD"/>
    <w:rsid w:val="002B779C"/>
    <w:rsid w:val="002C51A2"/>
    <w:rsid w:val="002D45DD"/>
    <w:rsid w:val="002D5BA0"/>
    <w:rsid w:val="002D5E60"/>
    <w:rsid w:val="002D785C"/>
    <w:rsid w:val="002E0589"/>
    <w:rsid w:val="002F7D5D"/>
    <w:rsid w:val="00303F8C"/>
    <w:rsid w:val="00320155"/>
    <w:rsid w:val="00334CD5"/>
    <w:rsid w:val="003556ED"/>
    <w:rsid w:val="003564D6"/>
    <w:rsid w:val="00357C5E"/>
    <w:rsid w:val="00370A20"/>
    <w:rsid w:val="00392D0D"/>
    <w:rsid w:val="003A3607"/>
    <w:rsid w:val="003A599B"/>
    <w:rsid w:val="003C2946"/>
    <w:rsid w:val="003D355A"/>
    <w:rsid w:val="003F426B"/>
    <w:rsid w:val="004011B0"/>
    <w:rsid w:val="00403CE1"/>
    <w:rsid w:val="00415C33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349B"/>
    <w:rsid w:val="004D6F12"/>
    <w:rsid w:val="004D7A23"/>
    <w:rsid w:val="004F1592"/>
    <w:rsid w:val="00517713"/>
    <w:rsid w:val="00533714"/>
    <w:rsid w:val="005366D2"/>
    <w:rsid w:val="00551887"/>
    <w:rsid w:val="00560193"/>
    <w:rsid w:val="00565971"/>
    <w:rsid w:val="00574B57"/>
    <w:rsid w:val="00584F93"/>
    <w:rsid w:val="005A4131"/>
    <w:rsid w:val="005A7BBD"/>
    <w:rsid w:val="005D1915"/>
    <w:rsid w:val="005E7C5F"/>
    <w:rsid w:val="00600188"/>
    <w:rsid w:val="00603045"/>
    <w:rsid w:val="006032B9"/>
    <w:rsid w:val="00610334"/>
    <w:rsid w:val="006113A9"/>
    <w:rsid w:val="00612C6D"/>
    <w:rsid w:val="006163E3"/>
    <w:rsid w:val="00617041"/>
    <w:rsid w:val="00620CDA"/>
    <w:rsid w:val="006244BA"/>
    <w:rsid w:val="00630013"/>
    <w:rsid w:val="006474E2"/>
    <w:rsid w:val="00655DDD"/>
    <w:rsid w:val="00663B83"/>
    <w:rsid w:val="00666891"/>
    <w:rsid w:val="006C1591"/>
    <w:rsid w:val="006D3763"/>
    <w:rsid w:val="006F6C94"/>
    <w:rsid w:val="0070335B"/>
    <w:rsid w:val="007062B6"/>
    <w:rsid w:val="00711827"/>
    <w:rsid w:val="0071412A"/>
    <w:rsid w:val="00715042"/>
    <w:rsid w:val="0073050A"/>
    <w:rsid w:val="0073329E"/>
    <w:rsid w:val="007528C0"/>
    <w:rsid w:val="00752951"/>
    <w:rsid w:val="00776C1C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08E4"/>
    <w:rsid w:val="007F64D4"/>
    <w:rsid w:val="00812D1F"/>
    <w:rsid w:val="00831440"/>
    <w:rsid w:val="00833178"/>
    <w:rsid w:val="00834C3B"/>
    <w:rsid w:val="00855142"/>
    <w:rsid w:val="00874912"/>
    <w:rsid w:val="00881257"/>
    <w:rsid w:val="0088683C"/>
    <w:rsid w:val="008A770F"/>
    <w:rsid w:val="008C4CDB"/>
    <w:rsid w:val="008F022F"/>
    <w:rsid w:val="00900911"/>
    <w:rsid w:val="009040DB"/>
    <w:rsid w:val="00911CED"/>
    <w:rsid w:val="00914B8F"/>
    <w:rsid w:val="0091674B"/>
    <w:rsid w:val="00936924"/>
    <w:rsid w:val="0094240E"/>
    <w:rsid w:val="00944D8B"/>
    <w:rsid w:val="00951B10"/>
    <w:rsid w:val="0096322E"/>
    <w:rsid w:val="00965B0B"/>
    <w:rsid w:val="00980521"/>
    <w:rsid w:val="0098656E"/>
    <w:rsid w:val="00996B07"/>
    <w:rsid w:val="00997E8D"/>
    <w:rsid w:val="009A7037"/>
    <w:rsid w:val="009B2D0A"/>
    <w:rsid w:val="009B3F2C"/>
    <w:rsid w:val="009C0027"/>
    <w:rsid w:val="009C1486"/>
    <w:rsid w:val="009D4273"/>
    <w:rsid w:val="00A011B8"/>
    <w:rsid w:val="00A06756"/>
    <w:rsid w:val="00A173C7"/>
    <w:rsid w:val="00A2515C"/>
    <w:rsid w:val="00A31F58"/>
    <w:rsid w:val="00A6352D"/>
    <w:rsid w:val="00A711F2"/>
    <w:rsid w:val="00A74884"/>
    <w:rsid w:val="00A76A6A"/>
    <w:rsid w:val="00A836CF"/>
    <w:rsid w:val="00A84830"/>
    <w:rsid w:val="00A92253"/>
    <w:rsid w:val="00A965FD"/>
    <w:rsid w:val="00AA70E1"/>
    <w:rsid w:val="00AC3944"/>
    <w:rsid w:val="00AC5D45"/>
    <w:rsid w:val="00AD3EFF"/>
    <w:rsid w:val="00AE4A97"/>
    <w:rsid w:val="00AF158F"/>
    <w:rsid w:val="00AF1960"/>
    <w:rsid w:val="00AF30B1"/>
    <w:rsid w:val="00AF3B75"/>
    <w:rsid w:val="00AF6FF0"/>
    <w:rsid w:val="00B12287"/>
    <w:rsid w:val="00B17628"/>
    <w:rsid w:val="00B21A38"/>
    <w:rsid w:val="00B27A66"/>
    <w:rsid w:val="00B35146"/>
    <w:rsid w:val="00B37C0A"/>
    <w:rsid w:val="00B451CC"/>
    <w:rsid w:val="00B454A5"/>
    <w:rsid w:val="00B5565F"/>
    <w:rsid w:val="00B55FD2"/>
    <w:rsid w:val="00B6084E"/>
    <w:rsid w:val="00B64943"/>
    <w:rsid w:val="00B654CA"/>
    <w:rsid w:val="00B6649F"/>
    <w:rsid w:val="00B76695"/>
    <w:rsid w:val="00B93720"/>
    <w:rsid w:val="00B9729C"/>
    <w:rsid w:val="00BA7A86"/>
    <w:rsid w:val="00BB6E0C"/>
    <w:rsid w:val="00BC7294"/>
    <w:rsid w:val="00BD0033"/>
    <w:rsid w:val="00BE46B2"/>
    <w:rsid w:val="00BE6877"/>
    <w:rsid w:val="00BF0D9F"/>
    <w:rsid w:val="00BF3613"/>
    <w:rsid w:val="00C00C42"/>
    <w:rsid w:val="00C07989"/>
    <w:rsid w:val="00C10178"/>
    <w:rsid w:val="00C2734F"/>
    <w:rsid w:val="00C43F3C"/>
    <w:rsid w:val="00C465B3"/>
    <w:rsid w:val="00C515E7"/>
    <w:rsid w:val="00C63F9B"/>
    <w:rsid w:val="00C65106"/>
    <w:rsid w:val="00C82486"/>
    <w:rsid w:val="00C90647"/>
    <w:rsid w:val="00C960E6"/>
    <w:rsid w:val="00CB334A"/>
    <w:rsid w:val="00CB37E5"/>
    <w:rsid w:val="00CC037A"/>
    <w:rsid w:val="00CC49EF"/>
    <w:rsid w:val="00CD2975"/>
    <w:rsid w:val="00CD3DE8"/>
    <w:rsid w:val="00CE557C"/>
    <w:rsid w:val="00CE6439"/>
    <w:rsid w:val="00CE7D10"/>
    <w:rsid w:val="00CF29BC"/>
    <w:rsid w:val="00D4625A"/>
    <w:rsid w:val="00D51D32"/>
    <w:rsid w:val="00D51FC7"/>
    <w:rsid w:val="00D53537"/>
    <w:rsid w:val="00D60397"/>
    <w:rsid w:val="00D65E4C"/>
    <w:rsid w:val="00D71C22"/>
    <w:rsid w:val="00D841E3"/>
    <w:rsid w:val="00D9041C"/>
    <w:rsid w:val="00D91902"/>
    <w:rsid w:val="00D9385D"/>
    <w:rsid w:val="00D96E7F"/>
    <w:rsid w:val="00DA13E4"/>
    <w:rsid w:val="00DB1384"/>
    <w:rsid w:val="00E12424"/>
    <w:rsid w:val="00E13090"/>
    <w:rsid w:val="00E138E9"/>
    <w:rsid w:val="00E37DEC"/>
    <w:rsid w:val="00E4130D"/>
    <w:rsid w:val="00E45010"/>
    <w:rsid w:val="00E47868"/>
    <w:rsid w:val="00E54B60"/>
    <w:rsid w:val="00E5576D"/>
    <w:rsid w:val="00E5608E"/>
    <w:rsid w:val="00E9774B"/>
    <w:rsid w:val="00EA5F06"/>
    <w:rsid w:val="00EB429F"/>
    <w:rsid w:val="00EB7BD5"/>
    <w:rsid w:val="00EB7F78"/>
    <w:rsid w:val="00EC0095"/>
    <w:rsid w:val="00ED1034"/>
    <w:rsid w:val="00EE539E"/>
    <w:rsid w:val="00EF38D5"/>
    <w:rsid w:val="00F05728"/>
    <w:rsid w:val="00F15D1D"/>
    <w:rsid w:val="00F1749F"/>
    <w:rsid w:val="00F35219"/>
    <w:rsid w:val="00F3546E"/>
    <w:rsid w:val="00F4120A"/>
    <w:rsid w:val="00F4670D"/>
    <w:rsid w:val="00F647A0"/>
    <w:rsid w:val="00F655FB"/>
    <w:rsid w:val="00F71ABC"/>
    <w:rsid w:val="00F7230C"/>
    <w:rsid w:val="00F752C6"/>
    <w:rsid w:val="00F900CF"/>
    <w:rsid w:val="00F9177C"/>
    <w:rsid w:val="00FB501A"/>
    <w:rsid w:val="00FD4E84"/>
    <w:rsid w:val="00FD529A"/>
    <w:rsid w:val="00FE574D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5BA0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FB501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FB50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5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87FCD-F64A-437A-97C8-18203C788E4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E1EB34D-FC08-4B3E-B3D4-D7E05B882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01BF46-FA86-4973-A897-7BBB59281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1014</Words>
  <Characters>6280</Characters>
  <Application>Microsoft Office Word</Application>
  <DocSecurity>0</DocSecurity>
  <Lines>232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56</cp:revision>
  <dcterms:created xsi:type="dcterms:W3CDTF">2023-11-14T00:59:00Z</dcterms:created>
  <dcterms:modified xsi:type="dcterms:W3CDTF">2025-11-12T23:01:00Z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